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2BD7CB" w14:textId="77777777" w:rsidR="00D13A3D" w:rsidRPr="00D13A3D" w:rsidRDefault="00D13A3D" w:rsidP="006F71E5">
      <w:pPr>
        <w:rPr>
          <w:rFonts w:asciiTheme="minorHAnsi" w:hAnsiTheme="minorHAnsi" w:cstheme="minorHAnsi"/>
          <w:szCs w:val="16"/>
        </w:rPr>
      </w:pPr>
      <w:bookmarkStart w:id="0" w:name="_GoBack"/>
      <w:bookmarkEnd w:id="0"/>
    </w:p>
    <w:p w14:paraId="7B2BD7CC" w14:textId="77777777" w:rsidR="00D13A3D" w:rsidRPr="00D13A3D" w:rsidRDefault="00D13A3D" w:rsidP="00EB5766">
      <w:pPr>
        <w:spacing w:line="288" w:lineRule="auto"/>
        <w:rPr>
          <w:rFonts w:asciiTheme="minorHAnsi" w:hAnsiTheme="minorHAnsi" w:cstheme="minorHAnsi"/>
          <w:szCs w:val="16"/>
        </w:rPr>
      </w:pPr>
    </w:p>
    <w:p w14:paraId="7B2BD7CD" w14:textId="77777777" w:rsidR="00D13A3D" w:rsidRDefault="00D13A3D" w:rsidP="00EB5766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>Čestné</w:t>
      </w:r>
      <w:r w:rsidRPr="00D13A3D">
        <w:rPr>
          <w:rFonts w:asciiTheme="majorHAnsi" w:hAnsiTheme="majorHAnsi" w:cstheme="majorHAnsi"/>
          <w:caps/>
        </w:rPr>
        <w:t xml:space="preserve"> </w:t>
      </w:r>
      <w:r w:rsidRPr="00D13A3D">
        <w:rPr>
          <w:rFonts w:asciiTheme="majorHAnsi" w:hAnsiTheme="majorHAnsi" w:cstheme="majorHAnsi"/>
          <w:b/>
          <w:caps/>
        </w:rPr>
        <w:t xml:space="preserve">vyhlásenie </w:t>
      </w:r>
    </w:p>
    <w:p w14:paraId="7B2BD7CE" w14:textId="77777777" w:rsidR="00D13A3D" w:rsidRDefault="00D13A3D" w:rsidP="00EB5766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 xml:space="preserve">o nestrannosti, zachovaní dôvernosti informácií </w:t>
      </w:r>
    </w:p>
    <w:p w14:paraId="7B2BD7CF" w14:textId="77777777" w:rsidR="00D13A3D" w:rsidRPr="00D13A3D" w:rsidRDefault="00D13A3D" w:rsidP="00EB5766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>a vylúčení konfliktu záujmov</w:t>
      </w:r>
    </w:p>
    <w:p w14:paraId="7B2BD7D0" w14:textId="77777777" w:rsidR="00D13A3D" w:rsidRPr="00EB5766" w:rsidRDefault="00D13A3D" w:rsidP="00EB5766">
      <w:pPr>
        <w:tabs>
          <w:tab w:val="left" w:pos="5820"/>
        </w:tabs>
        <w:spacing w:line="288" w:lineRule="auto"/>
        <w:ind w:left="360"/>
        <w:jc w:val="both"/>
        <w:rPr>
          <w:rFonts w:asciiTheme="majorHAnsi" w:hAnsiTheme="majorHAnsi" w:cstheme="majorHAnsi"/>
          <w:sz w:val="20"/>
          <w:szCs w:val="20"/>
        </w:rPr>
      </w:pPr>
      <w:r w:rsidRPr="00EB5766">
        <w:rPr>
          <w:rFonts w:asciiTheme="majorHAnsi" w:hAnsiTheme="majorHAnsi" w:cstheme="majorHAnsi"/>
          <w:sz w:val="20"/>
          <w:szCs w:val="20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85"/>
        <w:gridCol w:w="6201"/>
      </w:tblGrid>
      <w:tr w:rsidR="00D13A3D" w:rsidRPr="00EB5766" w14:paraId="7B2BD7D3" w14:textId="77777777" w:rsidTr="0005070D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D1" w14:textId="77777777" w:rsidR="00D13A3D" w:rsidRPr="00EB5766" w:rsidRDefault="00D13A3D" w:rsidP="00EB5766">
            <w:pPr>
              <w:spacing w:before="40" w:after="40" w:line="288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Operačný program</w:t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D2" w14:textId="77777777" w:rsidR="00D13A3D" w:rsidRPr="00EB5766" w:rsidRDefault="00D13A3D" w:rsidP="00EB5766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sz w:val="20"/>
                <w:szCs w:val="20"/>
              </w:rPr>
              <w:t>Efektívna verejná správa</w:t>
            </w:r>
          </w:p>
        </w:tc>
      </w:tr>
      <w:tr w:rsidR="00D13A3D" w:rsidRPr="00EB5766" w14:paraId="7B2BD7D6" w14:textId="77777777" w:rsidTr="00EB5766">
        <w:trPr>
          <w:trHeight w:hRule="exact" w:val="87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D4" w14:textId="12BDFCAD" w:rsidR="00D13A3D" w:rsidRPr="00EB5766" w:rsidRDefault="00D13A3D" w:rsidP="00173B2D">
            <w:pPr>
              <w:spacing w:line="288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Kód výzvy/vyzvania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D7D5" w14:textId="77777777" w:rsidR="00D13A3D" w:rsidRPr="00EB5766" w:rsidRDefault="00D13A3D" w:rsidP="00EB5766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D9" w14:textId="77777777" w:rsidTr="00D13A3D">
        <w:trPr>
          <w:trHeight w:hRule="exact" w:val="933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D7" w14:textId="77777777" w:rsidR="00D13A3D" w:rsidRPr="00EB5766" w:rsidRDefault="00D13A3D" w:rsidP="00EB5766">
            <w:pPr>
              <w:spacing w:line="288" w:lineRule="auto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Kód žiadosti o nenávratný finančný príspevok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1"/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D7D8" w14:textId="77777777" w:rsidR="00D13A3D" w:rsidRPr="00EB5766" w:rsidRDefault="00D13A3D" w:rsidP="00EB5766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2BD7DA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DB" w14:textId="77777777" w:rsidR="004B6457" w:rsidRPr="00EB5766" w:rsidRDefault="004B6457" w:rsidP="00EB5766">
      <w:pPr>
        <w:spacing w:line="288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7B2BD7DC" w14:textId="498D3A22" w:rsidR="00D13A3D" w:rsidRPr="00EB5766" w:rsidRDefault="00D13A3D" w:rsidP="00EB5766">
      <w:pPr>
        <w:spacing w:line="288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Ja, dolu podpísaný</w:t>
      </w:r>
      <w:r w:rsidR="00E3252F">
        <w:rPr>
          <w:rFonts w:asciiTheme="minorHAnsi" w:hAnsiTheme="minorHAnsi" w:cstheme="minorHAnsi"/>
          <w:sz w:val="20"/>
          <w:szCs w:val="20"/>
        </w:rPr>
        <w:t>/ná</w:t>
      </w:r>
      <w:r w:rsidRPr="00EB5766">
        <w:rPr>
          <w:rFonts w:asciiTheme="minorHAnsi" w:hAnsiTheme="minorHAnsi" w:cstheme="minorHAnsi"/>
          <w:sz w:val="20"/>
          <w:szCs w:val="20"/>
        </w:rPr>
        <w:t>, týmto vyhlasujem, že súhlasím s účasťou na procese schvaľovania žiadostí o nenávratný finančný príspevok (ďalej len „NFP“) v rámci vyššie uvedenej výzvy/vyzvania.</w:t>
      </w:r>
    </w:p>
    <w:p w14:paraId="7B2BD7DD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DE" w14:textId="77777777" w:rsidR="004B6457" w:rsidRPr="00EB5766" w:rsidRDefault="004B6457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DF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Čestne vyhlasujem, že:</w:t>
      </w:r>
    </w:p>
    <w:p w14:paraId="7B2BD7E0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E1" w14:textId="176AE8CF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som spôsobilý</w:t>
      </w:r>
      <w:r w:rsidR="00E3252F">
        <w:rPr>
          <w:rFonts w:asciiTheme="minorHAnsi" w:hAnsiTheme="minorHAnsi" w:cstheme="minorHAnsi"/>
          <w:sz w:val="20"/>
          <w:szCs w:val="20"/>
        </w:rPr>
        <w:t>/lá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na právne úkony;</w:t>
      </w:r>
      <w:r w:rsidR="007A1E7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B2BD7E2" w14:textId="40B7736B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som oboznámený</w:t>
      </w:r>
      <w:r w:rsidR="00E3252F"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so všetkými pravidlami týkajúcimi sa procesu schvaľovania žiadostí o NFP, ktoré sú platné k termínu výkonu mojich úloh;</w:t>
      </w:r>
    </w:p>
    <w:p w14:paraId="7B2BD7E3" w14:textId="77777777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budem svoje úlohy v rámci tohto procesu vykonávať čestným, zodpovedným, nezaujatým a nestranným spôsobom;</w:t>
      </w:r>
    </w:p>
    <w:p w14:paraId="7B2BD7E4" w14:textId="77777777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nie som v konflikte záujmov v zmysle definície konfliktu záujmov podľa príslušných všeobecne záväzných právnych predpisov a ostatných záväzných dokumentov</w:t>
      </w:r>
      <w:r w:rsidRPr="00EB5766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2"/>
      </w:r>
      <w:r w:rsidRPr="00EB5766">
        <w:rPr>
          <w:rFonts w:asciiTheme="minorHAnsi" w:hAnsiTheme="minorHAnsi" w:cstheme="minorHAnsi"/>
          <w:sz w:val="20"/>
          <w:szCs w:val="20"/>
        </w:rPr>
        <w:t>;</w:t>
      </w:r>
    </w:p>
    <w:p w14:paraId="7B2BD7E5" w14:textId="2BE83C8F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 xml:space="preserve">nie som </w:t>
      </w:r>
      <w:r w:rsidR="00173B2D" w:rsidRPr="00EB5766">
        <w:rPr>
          <w:rFonts w:asciiTheme="minorHAnsi" w:hAnsiTheme="minorHAnsi" w:cstheme="minorHAnsi"/>
          <w:sz w:val="20"/>
          <w:szCs w:val="20"/>
        </w:rPr>
        <w:t xml:space="preserve">si </w:t>
      </w:r>
      <w:r w:rsidRPr="00EB5766">
        <w:rPr>
          <w:rFonts w:asciiTheme="minorHAnsi" w:hAnsiTheme="minorHAnsi" w:cstheme="minorHAnsi"/>
          <w:sz w:val="20"/>
          <w:szCs w:val="20"/>
        </w:rPr>
        <w:t>vedomý</w:t>
      </w:r>
      <w:r w:rsidR="00E3252F"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14:paraId="7B2BD7E6" w14:textId="77777777" w:rsidR="00D13A3D" w:rsidRPr="00EB5766" w:rsidRDefault="00D13A3D" w:rsidP="00EB5766">
      <w:pPr>
        <w:numPr>
          <w:ilvl w:val="0"/>
          <w:numId w:val="35"/>
        </w:num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 xml:space="preserve">o všetkých skutočnostiach týkajúcich sa procesu schvaľovania žiadostí o  NFP budem zachovávať mlčanlivosť a použijem ich výlučne v súlade s účelom tohto procesu, najmä sa zdržím ich zverejnenia, postúpenia alebo akéhokoľvek iného sprístupnenia tretej osobe a to aj po ukončení pracovného pomeru s RO, resp. po ukončení platnosti dohody o vykonaní práce </w:t>
      </w:r>
      <w:r w:rsidRPr="00EB5766">
        <w:rPr>
          <w:rFonts w:asciiTheme="minorHAnsi" w:hAnsiTheme="minorHAnsi" w:cstheme="minorHAnsi"/>
          <w:sz w:val="20"/>
          <w:szCs w:val="20"/>
        </w:rPr>
        <w:lastRenderedPageBreak/>
        <w:t>s RO, resp. iného zmluvného vzťahu s RO; resp. po ukončení mojej účasti v pozícii pozorovateľa v rámci procesu odborného hodnotenia;</w:t>
      </w:r>
    </w:p>
    <w:p w14:paraId="7B2BD7E7" w14:textId="77777777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nebudem vyhotovovať kópie ani akýmkoľvek iným spôsobom reprodukovať skutočnosti týkajúce sa procesu schvaľovania žiadostí o NFP, ak to nevyplýva z plnenia úloh pre riadiaci orgán v rámci pracovnoprávneho alebo iného právneho vzťahu s RO.</w:t>
      </w:r>
    </w:p>
    <w:p w14:paraId="7B2BD7E8" w14:textId="77777777" w:rsidR="00D13A3D" w:rsidRPr="00EB5766" w:rsidRDefault="00D13A3D" w:rsidP="00EB5766">
      <w:pPr>
        <w:spacing w:before="60" w:line="288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7B2BD7E9" w14:textId="05EB50F6" w:rsidR="00D13A3D" w:rsidRPr="00EB5766" w:rsidRDefault="00D13A3D" w:rsidP="00EB5766">
      <w:pPr>
        <w:spacing w:line="288" w:lineRule="auto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Zároveň vyhlasujem, že som si vedomý</w:t>
      </w:r>
      <w:r w:rsidR="00E3252F"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následkov, ktoré plynú z nedodržania povinností podľa tohto čestného vyhlásenia, najmä možného postihu podľa zákona č. 400/2009 Z.z o štátnej službe a o zmene a doplnení niektorých zákonov v znení neskorších predpisov, resp. zákona č. 311/2001 Z.z. Zákonník</w:t>
      </w:r>
      <w:r w:rsidR="007A1E79">
        <w:rPr>
          <w:rFonts w:asciiTheme="minorHAnsi" w:hAnsiTheme="minorHAnsi" w:cstheme="minorHAnsi"/>
          <w:sz w:val="20"/>
          <w:szCs w:val="20"/>
        </w:rPr>
        <w:t>a</w:t>
      </w:r>
      <w:r w:rsidRPr="00EB5766">
        <w:rPr>
          <w:rFonts w:asciiTheme="minorHAnsi" w:hAnsiTheme="minorHAnsi" w:cstheme="minorHAnsi"/>
          <w:sz w:val="20"/>
          <w:szCs w:val="20"/>
        </w:rPr>
        <w:t xml:space="preserve"> práce v znení neskorších predpisov, §  46 zákona č. 292/2014 Z.z. o príspevku poskytovanom z európskych štrukturálnych a investičných fondov a o zmene a doplnení niektorých zákonov, ako aj ďalších všeobecne záväzných právnych predpisov, ktoré sa na túto oblasť vzťahujú. </w:t>
      </w:r>
    </w:p>
    <w:p w14:paraId="7B2BD7EA" w14:textId="77777777" w:rsidR="00D13A3D" w:rsidRPr="00EB5766" w:rsidRDefault="00D13A3D" w:rsidP="00EB5766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98"/>
        <w:gridCol w:w="4688"/>
      </w:tblGrid>
      <w:tr w:rsidR="00D13A3D" w:rsidRPr="00EB5766" w14:paraId="7B2BD7ED" w14:textId="77777777" w:rsidTr="0005070D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EB" w14:textId="77777777" w:rsidR="00D13A3D" w:rsidRPr="00EB5766" w:rsidRDefault="00D13A3D" w:rsidP="00EB5766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Pozícia v procese schvaľovania žiadostí o NFP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3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EC" w14:textId="77777777" w:rsidR="00D13A3D" w:rsidRPr="00EB5766" w:rsidRDefault="00D13A3D" w:rsidP="00EB5766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0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EE" w14:textId="77777777" w:rsidR="00D13A3D" w:rsidRPr="00EB5766" w:rsidRDefault="00D13A3D" w:rsidP="00EB5766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EF" w14:textId="77777777" w:rsidR="00D13A3D" w:rsidRPr="00EB5766" w:rsidRDefault="00D13A3D" w:rsidP="00EB5766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3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F1" w14:textId="77777777" w:rsidR="00D13A3D" w:rsidRPr="00EB5766" w:rsidRDefault="00D13A3D" w:rsidP="00EB5766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F2" w14:textId="77777777" w:rsidR="00D13A3D" w:rsidRPr="00EB5766" w:rsidRDefault="00D13A3D" w:rsidP="00EB5766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6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F4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Dátum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4"/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D7F5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9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F7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D7F8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2BD7FA" w14:textId="77777777" w:rsidR="00D13A3D" w:rsidRPr="00EB5766" w:rsidRDefault="00D13A3D" w:rsidP="00EB5766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7B2BD7FB" w14:textId="77777777" w:rsidR="006F71E5" w:rsidRPr="00EB5766" w:rsidRDefault="006F71E5" w:rsidP="006F71E5">
      <w:pPr>
        <w:rPr>
          <w:rFonts w:asciiTheme="minorHAnsi" w:hAnsiTheme="minorHAnsi" w:cstheme="minorHAnsi"/>
          <w:sz w:val="20"/>
          <w:szCs w:val="20"/>
        </w:rPr>
      </w:pPr>
    </w:p>
    <w:sectPr w:rsidR="006F71E5" w:rsidRPr="00EB5766" w:rsidSect="00DE1038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43F74C" w14:textId="77777777" w:rsidR="000C3597" w:rsidRDefault="000C3597">
      <w:r>
        <w:separator/>
      </w:r>
    </w:p>
    <w:p w14:paraId="2072F66D" w14:textId="77777777" w:rsidR="000C3597" w:rsidRDefault="000C3597"/>
  </w:endnote>
  <w:endnote w:type="continuationSeparator" w:id="0">
    <w:p w14:paraId="2CE65B1F" w14:textId="77777777" w:rsidR="000C3597" w:rsidRDefault="000C3597">
      <w:r>
        <w:continuationSeparator/>
      </w:r>
    </w:p>
    <w:p w14:paraId="1C427886" w14:textId="77777777" w:rsidR="000C3597" w:rsidRDefault="000C35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2BD806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41E943" w14:textId="3EB1B144" w:rsidR="000D5E77" w:rsidRDefault="00DE1038" w:rsidP="00DE1038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180921" w14:textId="77777777" w:rsidR="000C3597" w:rsidRDefault="000C3597">
      <w:r>
        <w:separator/>
      </w:r>
    </w:p>
    <w:p w14:paraId="0522F662" w14:textId="77777777" w:rsidR="000C3597" w:rsidRDefault="000C3597"/>
  </w:footnote>
  <w:footnote w:type="continuationSeparator" w:id="0">
    <w:p w14:paraId="64DD43EC" w14:textId="77777777" w:rsidR="000C3597" w:rsidRDefault="000C3597">
      <w:r>
        <w:continuationSeparator/>
      </w:r>
    </w:p>
    <w:p w14:paraId="1783982B" w14:textId="77777777" w:rsidR="000C3597" w:rsidRDefault="000C3597"/>
  </w:footnote>
  <w:footnote w:id="1">
    <w:p w14:paraId="7B2BD809" w14:textId="77777777" w:rsidR="00D13A3D" w:rsidRPr="000B28B6" w:rsidRDefault="00D13A3D" w:rsidP="00D13A3D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V prípade výkonu činností vo vzťahu k celej výzve (napr. účasť pozorovateľov v procese odborného hodnotenia) sa uvedená časť nevypĺňa a vyhlásenie sa vzťahuje na všetky ŽoNFP v rámci predmetnej výzvy</w:t>
      </w:r>
      <w:r>
        <w:rPr>
          <w:sz w:val="18"/>
          <w:szCs w:val="18"/>
        </w:rPr>
        <w:t>; v prípade viacerých žiadostí o NFP sa uvedú kódy všetkých žiadostí o NFP a nie je potrebné vypracúvať vyhlásenie osobitne za každú žiadosť o NFP</w:t>
      </w:r>
    </w:p>
  </w:footnote>
  <w:footnote w:id="2">
    <w:p w14:paraId="7B2BD80A" w14:textId="77777777" w:rsidR="00D13A3D" w:rsidRPr="000B28B6" w:rsidRDefault="00D13A3D" w:rsidP="00D13A3D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Najmä v zmysle § 46 zákona č. 292/2014 Z.z. o príspevku poskytovanom z európskych štrukturálnych a investičných fondov a o zmene a doplnení niektorých zákonov</w:t>
      </w:r>
      <w:r>
        <w:rPr>
          <w:sz w:val="18"/>
          <w:szCs w:val="18"/>
        </w:rPr>
        <w:t xml:space="preserve"> a Systému riadenia európskych štrukturálnych a investičných fondov na programové obdobie 2014 - 2020</w:t>
      </w:r>
    </w:p>
  </w:footnote>
  <w:footnote w:id="3">
    <w:p w14:paraId="7B2BD80B" w14:textId="77777777" w:rsidR="00D13A3D" w:rsidRPr="00D04A05" w:rsidRDefault="00D13A3D" w:rsidP="00D13A3D">
      <w:pPr>
        <w:spacing w:before="40" w:after="40"/>
        <w:jc w:val="both"/>
        <w:rPr>
          <w:rFonts w:cs="Arial"/>
          <w:sz w:val="22"/>
          <w:szCs w:val="22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Vybrať iba relevantnú pozíciu v procese schvaľovania žiadostí o NFP: zamestnanec vykonávajúci administratívne overovanie/ odborný hodnotiteľ / pozorovateľ v procese odborného hodnotenia/ osoba vykonávajúca výber žiadostí o</w:t>
      </w:r>
      <w:r>
        <w:rPr>
          <w:sz w:val="18"/>
          <w:szCs w:val="18"/>
        </w:rPr>
        <w:t> </w:t>
      </w:r>
      <w:r w:rsidRPr="000B28B6">
        <w:rPr>
          <w:sz w:val="18"/>
          <w:szCs w:val="18"/>
        </w:rPr>
        <w:t>NFP</w:t>
      </w:r>
      <w:r>
        <w:rPr>
          <w:sz w:val="18"/>
          <w:szCs w:val="18"/>
        </w:rPr>
        <w:t>/schvaľujúci zamestnanec</w:t>
      </w:r>
      <w:r w:rsidRPr="000B28B6">
        <w:rPr>
          <w:sz w:val="18"/>
          <w:szCs w:val="18"/>
        </w:rPr>
        <w:t>.</w:t>
      </w:r>
    </w:p>
  </w:footnote>
  <w:footnote w:id="4">
    <w:p w14:paraId="7B2BD80C" w14:textId="77777777" w:rsidR="00D13A3D" w:rsidRDefault="00D13A3D" w:rsidP="00D13A3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B65AC">
        <w:rPr>
          <w:sz w:val="18"/>
          <w:szCs w:val="18"/>
        </w:rPr>
        <w:t>Uvádzaný dátum  predchádza výkonu činností vo vzťahu ku ktorým má byť ČV podpísané</w:t>
      </w:r>
      <w:r>
        <w:rPr>
          <w:sz w:val="18"/>
          <w:szCs w:val="18"/>
        </w:rPr>
        <w:t>, napr. pred odovzdaním žiadosti o NFP na výkon činností v procese schvaľovania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C38D0D" w14:textId="42F3ECCD" w:rsidR="00CE398E" w:rsidRDefault="00CE398E">
    <w:pPr>
      <w:pStyle w:val="Hlavika"/>
      <w:rPr>
        <w:ins w:id="1" w:author="Matúš Dubovský" w:date="2015-11-05T16:25:00Z"/>
      </w:rPr>
    </w:pPr>
  </w:p>
  <w:p w14:paraId="7B2BD805" w14:textId="77777777" w:rsidR="002066F3" w:rsidRPr="00624DC2" w:rsidRDefault="002066F3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FB81E4" w14:textId="77777777" w:rsidR="000D5E77" w:rsidRDefault="000D5E77" w:rsidP="000D5E77">
    <w:pPr>
      <w:pStyle w:val="Hlavika"/>
      <w:jc w:val="center"/>
    </w:pPr>
    <w:r w:rsidRPr="007314CA">
      <w:rPr>
        <w:noProof/>
        <w:sz w:val="20"/>
        <w:szCs w:val="20"/>
      </w:rPr>
      <w:drawing>
        <wp:inline distT="0" distB="0" distL="0" distR="0" wp14:anchorId="66FFE460" wp14:editId="01E91C08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B30CD3" w14:textId="7C061643" w:rsidR="000D5E77" w:rsidRPr="007314CA" w:rsidRDefault="000D5E77" w:rsidP="000D5E77">
    <w:pPr>
      <w:pStyle w:val="Hlavika"/>
      <w:jc w:val="right"/>
      <w:rPr>
        <w:i/>
        <w:sz w:val="20"/>
        <w:szCs w:val="20"/>
      </w:rPr>
    </w:pPr>
    <w:r w:rsidRPr="007314CA">
      <w:rPr>
        <w:i/>
        <w:sz w:val="20"/>
        <w:szCs w:val="20"/>
      </w:rPr>
      <w:t xml:space="preserve">Príloha č. </w:t>
    </w:r>
    <w:r>
      <w:rPr>
        <w:i/>
        <w:sz w:val="20"/>
        <w:szCs w:val="20"/>
      </w:rPr>
      <w:t>2</w:t>
    </w:r>
  </w:p>
  <w:p w14:paraId="39ED7588" w14:textId="6E20BCE5" w:rsidR="00CD47F4" w:rsidRDefault="00CD47F4" w:rsidP="00DE1038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8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9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1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6"/>
  </w:num>
  <w:num w:numId="30">
    <w:abstractNumId w:val="24"/>
  </w:num>
  <w:num w:numId="31">
    <w:abstractNumId w:val="13"/>
  </w:num>
  <w:num w:numId="32">
    <w:abstractNumId w:val="21"/>
  </w:num>
  <w:num w:numId="33">
    <w:abstractNumId w:val="27"/>
  </w:num>
  <w:num w:numId="34">
    <w:abstractNumId w:val="12"/>
  </w:num>
  <w:num w:numId="35">
    <w:abstractNumId w:val="30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túš Dubovský">
    <w15:presenceInfo w15:providerId="None" w15:userId="Matúš Dubovsk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9C6"/>
    <w:rsid w:val="000016A5"/>
    <w:rsid w:val="00020A5B"/>
    <w:rsid w:val="00030C5B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B024D"/>
    <w:rsid w:val="000B7751"/>
    <w:rsid w:val="000C07D2"/>
    <w:rsid w:val="000C3597"/>
    <w:rsid w:val="000D5E77"/>
    <w:rsid w:val="000D7DB9"/>
    <w:rsid w:val="0011692E"/>
    <w:rsid w:val="001206DF"/>
    <w:rsid w:val="0012336B"/>
    <w:rsid w:val="00137B33"/>
    <w:rsid w:val="00143AD7"/>
    <w:rsid w:val="001452B6"/>
    <w:rsid w:val="00146657"/>
    <w:rsid w:val="0017198C"/>
    <w:rsid w:val="00173B2D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C63FE"/>
    <w:rsid w:val="001F0C13"/>
    <w:rsid w:val="002066F3"/>
    <w:rsid w:val="00207FCC"/>
    <w:rsid w:val="00210E5E"/>
    <w:rsid w:val="00213203"/>
    <w:rsid w:val="00220042"/>
    <w:rsid w:val="00235D74"/>
    <w:rsid w:val="00236144"/>
    <w:rsid w:val="0024576C"/>
    <w:rsid w:val="00253BF6"/>
    <w:rsid w:val="002557C9"/>
    <w:rsid w:val="00260A1D"/>
    <w:rsid w:val="00272EE5"/>
    <w:rsid w:val="00274E01"/>
    <w:rsid w:val="00295B85"/>
    <w:rsid w:val="002A053C"/>
    <w:rsid w:val="002A2D62"/>
    <w:rsid w:val="002B6D89"/>
    <w:rsid w:val="002D5FCD"/>
    <w:rsid w:val="002D7602"/>
    <w:rsid w:val="002E32BC"/>
    <w:rsid w:val="003038D5"/>
    <w:rsid w:val="0031390F"/>
    <w:rsid w:val="0031599A"/>
    <w:rsid w:val="00326442"/>
    <w:rsid w:val="003530AF"/>
    <w:rsid w:val="00360EB6"/>
    <w:rsid w:val="00362BC5"/>
    <w:rsid w:val="00375271"/>
    <w:rsid w:val="00392F8B"/>
    <w:rsid w:val="00392FE4"/>
    <w:rsid w:val="00394C79"/>
    <w:rsid w:val="003977EF"/>
    <w:rsid w:val="003A1398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944AD"/>
    <w:rsid w:val="00496B11"/>
    <w:rsid w:val="00496CE1"/>
    <w:rsid w:val="004A531E"/>
    <w:rsid w:val="004A6C86"/>
    <w:rsid w:val="004B4FFD"/>
    <w:rsid w:val="004B53E6"/>
    <w:rsid w:val="004B6457"/>
    <w:rsid w:val="004B67CC"/>
    <w:rsid w:val="004D7F5A"/>
    <w:rsid w:val="00505FF4"/>
    <w:rsid w:val="00532D0A"/>
    <w:rsid w:val="0057284A"/>
    <w:rsid w:val="00582B72"/>
    <w:rsid w:val="005936FF"/>
    <w:rsid w:val="005B4CAD"/>
    <w:rsid w:val="005D670E"/>
    <w:rsid w:val="005F0693"/>
    <w:rsid w:val="005F1143"/>
    <w:rsid w:val="00606BC7"/>
    <w:rsid w:val="00610E17"/>
    <w:rsid w:val="00624DC2"/>
    <w:rsid w:val="006328F5"/>
    <w:rsid w:val="006620EF"/>
    <w:rsid w:val="00670284"/>
    <w:rsid w:val="0068463D"/>
    <w:rsid w:val="006859B7"/>
    <w:rsid w:val="006A494E"/>
    <w:rsid w:val="006C296C"/>
    <w:rsid w:val="006D02FC"/>
    <w:rsid w:val="006D6107"/>
    <w:rsid w:val="006E79C6"/>
    <w:rsid w:val="006F2C90"/>
    <w:rsid w:val="006F6C05"/>
    <w:rsid w:val="006F71E5"/>
    <w:rsid w:val="007021D8"/>
    <w:rsid w:val="00711003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1E79"/>
    <w:rsid w:val="007A44D3"/>
    <w:rsid w:val="007B72B9"/>
    <w:rsid w:val="007C1262"/>
    <w:rsid w:val="007D1E8C"/>
    <w:rsid w:val="007D22CE"/>
    <w:rsid w:val="007D3B89"/>
    <w:rsid w:val="007F11EE"/>
    <w:rsid w:val="00810CC5"/>
    <w:rsid w:val="008201A2"/>
    <w:rsid w:val="00823FA1"/>
    <w:rsid w:val="00832DA9"/>
    <w:rsid w:val="00847CA7"/>
    <w:rsid w:val="008503A8"/>
    <w:rsid w:val="00856B36"/>
    <w:rsid w:val="00860775"/>
    <w:rsid w:val="00875E04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E4E07"/>
    <w:rsid w:val="008E6769"/>
    <w:rsid w:val="008E7ED1"/>
    <w:rsid w:val="008F4C12"/>
    <w:rsid w:val="00900826"/>
    <w:rsid w:val="00907754"/>
    <w:rsid w:val="0091097D"/>
    <w:rsid w:val="0093353B"/>
    <w:rsid w:val="00935030"/>
    <w:rsid w:val="00952588"/>
    <w:rsid w:val="00956973"/>
    <w:rsid w:val="00962584"/>
    <w:rsid w:val="00991839"/>
    <w:rsid w:val="009D0EC2"/>
    <w:rsid w:val="009D7ED9"/>
    <w:rsid w:val="009E21D5"/>
    <w:rsid w:val="009F568A"/>
    <w:rsid w:val="00A0681B"/>
    <w:rsid w:val="00A06919"/>
    <w:rsid w:val="00A40230"/>
    <w:rsid w:val="00A81CF2"/>
    <w:rsid w:val="00A97651"/>
    <w:rsid w:val="00AC292D"/>
    <w:rsid w:val="00AD41A1"/>
    <w:rsid w:val="00AE0D5E"/>
    <w:rsid w:val="00AE5FAD"/>
    <w:rsid w:val="00B12C89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B2B77"/>
    <w:rsid w:val="00BB3322"/>
    <w:rsid w:val="00BB45CE"/>
    <w:rsid w:val="00BB71C5"/>
    <w:rsid w:val="00BE6734"/>
    <w:rsid w:val="00C444B3"/>
    <w:rsid w:val="00C4496F"/>
    <w:rsid w:val="00C55E80"/>
    <w:rsid w:val="00C60815"/>
    <w:rsid w:val="00C6364E"/>
    <w:rsid w:val="00C97A0D"/>
    <w:rsid w:val="00CA01E2"/>
    <w:rsid w:val="00CB0293"/>
    <w:rsid w:val="00CB40D6"/>
    <w:rsid w:val="00CC08EE"/>
    <w:rsid w:val="00CD44BA"/>
    <w:rsid w:val="00CD47F4"/>
    <w:rsid w:val="00CD7E26"/>
    <w:rsid w:val="00CE00BE"/>
    <w:rsid w:val="00CE398E"/>
    <w:rsid w:val="00CE77E6"/>
    <w:rsid w:val="00D1104D"/>
    <w:rsid w:val="00D13A3D"/>
    <w:rsid w:val="00DC6C4A"/>
    <w:rsid w:val="00DE1038"/>
    <w:rsid w:val="00DE50F2"/>
    <w:rsid w:val="00DF07A8"/>
    <w:rsid w:val="00DF1310"/>
    <w:rsid w:val="00DF22A0"/>
    <w:rsid w:val="00E23F79"/>
    <w:rsid w:val="00E2425D"/>
    <w:rsid w:val="00E25E6F"/>
    <w:rsid w:val="00E3252F"/>
    <w:rsid w:val="00E421C0"/>
    <w:rsid w:val="00E42428"/>
    <w:rsid w:val="00E42491"/>
    <w:rsid w:val="00E425C2"/>
    <w:rsid w:val="00E4734A"/>
    <w:rsid w:val="00E65A60"/>
    <w:rsid w:val="00E70644"/>
    <w:rsid w:val="00E8151A"/>
    <w:rsid w:val="00E91EAE"/>
    <w:rsid w:val="00EB5766"/>
    <w:rsid w:val="00ED39F8"/>
    <w:rsid w:val="00ED6B25"/>
    <w:rsid w:val="00EE0B0C"/>
    <w:rsid w:val="00EE67A7"/>
    <w:rsid w:val="00F0558E"/>
    <w:rsid w:val="00F06DA9"/>
    <w:rsid w:val="00F1784D"/>
    <w:rsid w:val="00F17F4C"/>
    <w:rsid w:val="00F2676F"/>
    <w:rsid w:val="00F35321"/>
    <w:rsid w:val="00F433F7"/>
    <w:rsid w:val="00F60038"/>
    <w:rsid w:val="00F62292"/>
    <w:rsid w:val="00F65BCE"/>
    <w:rsid w:val="00F85DDA"/>
    <w:rsid w:val="00F93335"/>
    <w:rsid w:val="00FB533A"/>
    <w:rsid w:val="00FC2858"/>
    <w:rsid w:val="00FC41B7"/>
    <w:rsid w:val="00FE07E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B2BD7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13A3D"/>
    <w:rPr>
      <w:sz w:val="24"/>
      <w:szCs w:val="24"/>
      <w:lang w:val="sk-SK" w:eastAsia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173B2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173B2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173B2D"/>
    <w:rPr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rsid w:val="00173B2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173B2D"/>
    <w:rPr>
      <w:b/>
      <w:bCs/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52B7C-A7EC-4816-BF8C-8834408B13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5D8DBA-21B4-4DDD-9BA0-E6C5E81FD6E7}">
  <ds:schemaRefs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5017BFA-FAB9-48A2-BF03-CFC109B908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CBD9EE-C756-480A-A251-F9F35829F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393</Words>
  <Characters>2246</Characters>
  <Application>Microsoft Office Word</Application>
  <DocSecurity>0</DocSecurity>
  <Lines>18</Lines>
  <Paragraphs>5</Paragraphs>
  <ScaleCrop>false</ScaleCrop>
  <Company>Deloitte Central Europe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Mraz</dc:creator>
  <cp:keywords/>
  <dc:description/>
  <cp:lastModifiedBy>Jana Hôrková</cp:lastModifiedBy>
  <cp:revision>16</cp:revision>
  <cp:lastPrinted>2006-02-10T13:19:00Z</cp:lastPrinted>
  <dcterms:created xsi:type="dcterms:W3CDTF">2015-03-25T12:04:00Z</dcterms:created>
  <dcterms:modified xsi:type="dcterms:W3CDTF">2016-01-14T08:34:00Z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